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37FB4F47"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bookmarkEnd w:id="1"/>
      <w:bookmarkEnd w:id="2"/>
      <w:bookmarkEnd w:id="3"/>
      <w:bookmarkEnd w:id="4"/>
      <w:r w:rsidR="00D6131A">
        <w:rPr>
          <w:rStyle w:val="Strong"/>
          <w:b/>
          <w:bCs w:val="0"/>
          <w:sz w:val="24"/>
          <w:szCs w:val="24"/>
        </w:rPr>
        <w:t>46-G009-24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w:t>
      </w:r>
      <w:proofErr w:type="gramStart"/>
      <w:r w:rsidRPr="00DF2302">
        <w:rPr>
          <w:rFonts w:ascii="Calibri" w:hAnsi="Calibri" w:cs="Calibri"/>
          <w:lang w:val="en-GB"/>
        </w:rPr>
        <w:t>Technical</w:t>
      </w:r>
      <w:proofErr w:type="gramEnd"/>
      <w:r w:rsidRPr="00DF2302">
        <w:rPr>
          <w:rFonts w:ascii="Calibri" w:hAnsi="Calibri" w:cs="Calibri"/>
          <w:lang w:val="en-GB"/>
        </w:rPr>
        <w:t xml:space="preserve">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5B5C6C" w14:paraId="053B03DF" w14:textId="77777777" w:rsidTr="006E17EC">
        <w:trPr>
          <w:cantSplit/>
          <w:tblHeader/>
        </w:trPr>
        <w:tc>
          <w:tcPr>
            <w:tcW w:w="2430" w:type="dxa"/>
            <w:shd w:val="clear" w:color="auto" w:fill="auto"/>
            <w:vAlign w:val="center"/>
          </w:tcPr>
          <w:p w14:paraId="5B4EEC3C" w14:textId="461BD486" w:rsidR="006E17EC" w:rsidRPr="005B5C6C" w:rsidRDefault="00DE3F38" w:rsidP="006E17EC">
            <w:pPr>
              <w:pStyle w:val="TableContents"/>
              <w:rPr>
                <w:rFonts w:asciiTheme="minorHAnsi" w:hAnsiTheme="minorHAnsi"/>
                <w:sz w:val="22"/>
                <w:szCs w:val="22"/>
                <w:lang w:eastAsia="en-US"/>
              </w:rPr>
            </w:pPr>
            <w:r w:rsidRPr="005B5C6C">
              <w:rPr>
                <w:rFonts w:asciiTheme="minorHAnsi" w:hAnsiTheme="minorHAnsi"/>
                <w:sz w:val="22"/>
                <w:szCs w:val="22"/>
                <w:lang w:eastAsia="en-US"/>
              </w:rPr>
              <w:t xml:space="preserve">Firm/consortium’s experience and reputation </w:t>
            </w:r>
            <w:r w:rsidR="00B52A14" w:rsidRPr="005B5C6C">
              <w:rPr>
                <w:rFonts w:asciiTheme="minorHAnsi" w:hAnsiTheme="minorHAnsi"/>
                <w:sz w:val="22"/>
                <w:szCs w:val="22"/>
                <w:lang w:eastAsia="en-US"/>
              </w:rPr>
              <w:t>with</w:t>
            </w:r>
            <w:r w:rsidRPr="005B5C6C">
              <w:rPr>
                <w:rFonts w:asciiTheme="minorHAnsi" w:hAnsiTheme="minorHAnsi"/>
                <w:sz w:val="22"/>
                <w:szCs w:val="22"/>
                <w:lang w:eastAsia="en-US"/>
              </w:rPr>
              <w:t xml:space="preserve"> similar </w:t>
            </w:r>
            <w:r w:rsidR="00AD3DBB" w:rsidRPr="005B5C6C">
              <w:rPr>
                <w:rFonts w:asciiTheme="minorHAnsi" w:hAnsiTheme="minorHAnsi"/>
                <w:sz w:val="22"/>
                <w:szCs w:val="22"/>
                <w:lang w:eastAsia="en-US"/>
              </w:rPr>
              <w:t>supply of Goods</w:t>
            </w:r>
          </w:p>
        </w:tc>
        <w:tc>
          <w:tcPr>
            <w:tcW w:w="5367" w:type="dxa"/>
            <w:shd w:val="clear" w:color="auto" w:fill="auto"/>
          </w:tcPr>
          <w:p w14:paraId="3ADDF29E" w14:textId="4349F164" w:rsidR="006E17EC" w:rsidRPr="005B5C6C" w:rsidRDefault="00E42B3B" w:rsidP="005B38E4">
            <w:pPr>
              <w:pStyle w:val="TableContents"/>
              <w:numPr>
                <w:ilvl w:val="0"/>
                <w:numId w:val="3"/>
              </w:numPr>
              <w:rPr>
                <w:rFonts w:asciiTheme="minorHAnsi" w:hAnsiTheme="minorHAnsi"/>
                <w:sz w:val="22"/>
                <w:szCs w:val="22"/>
              </w:rPr>
            </w:pPr>
            <w:r>
              <w:rPr>
                <w:rFonts w:asciiTheme="minorHAnsi" w:hAnsiTheme="minorHAnsi"/>
                <w:sz w:val="22"/>
                <w:szCs w:val="22"/>
              </w:rPr>
              <w:t>Known and Registered Company</w:t>
            </w:r>
          </w:p>
        </w:tc>
        <w:tc>
          <w:tcPr>
            <w:tcW w:w="1360" w:type="dxa"/>
            <w:shd w:val="clear" w:color="auto" w:fill="auto"/>
            <w:vAlign w:val="center"/>
          </w:tcPr>
          <w:p w14:paraId="6FB170A3" w14:textId="448E50CD" w:rsidR="006E17EC" w:rsidRPr="005B5C6C" w:rsidRDefault="005B5C6C"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6E17EC" w:rsidRPr="005B5C6C" w14:paraId="613F68D6" w14:textId="77777777" w:rsidTr="006E17EC">
        <w:trPr>
          <w:cantSplit/>
          <w:tblHeader/>
        </w:trPr>
        <w:tc>
          <w:tcPr>
            <w:tcW w:w="2430" w:type="dxa"/>
            <w:shd w:val="clear" w:color="auto" w:fill="auto"/>
            <w:vAlign w:val="center"/>
          </w:tcPr>
          <w:p w14:paraId="44102FCB" w14:textId="19DEBEED" w:rsidR="006E17EC" w:rsidRPr="005B5C6C" w:rsidRDefault="00AD3DBB" w:rsidP="006E17EC">
            <w:pPr>
              <w:pStyle w:val="TableContents"/>
              <w:rPr>
                <w:rFonts w:asciiTheme="minorHAnsi" w:hAnsiTheme="minorHAnsi"/>
                <w:sz w:val="22"/>
                <w:szCs w:val="22"/>
                <w:lang w:eastAsia="en-US"/>
              </w:rPr>
            </w:pPr>
            <w:r w:rsidRPr="005B5C6C">
              <w:rPr>
                <w:rFonts w:asciiTheme="minorHAnsi" w:hAnsiTheme="minorHAnsi"/>
                <w:sz w:val="22"/>
                <w:szCs w:val="22"/>
                <w:lang w:eastAsia="en-US"/>
              </w:rPr>
              <w:t>Delivery time</w:t>
            </w:r>
          </w:p>
        </w:tc>
        <w:tc>
          <w:tcPr>
            <w:tcW w:w="5367" w:type="dxa"/>
            <w:shd w:val="clear" w:color="auto" w:fill="auto"/>
          </w:tcPr>
          <w:p w14:paraId="4B9397F1" w14:textId="77777777" w:rsidR="006E17EC" w:rsidRDefault="005B5C6C" w:rsidP="001D3BEC">
            <w:pPr>
              <w:pStyle w:val="TableContents"/>
              <w:numPr>
                <w:ilvl w:val="0"/>
                <w:numId w:val="4"/>
              </w:numPr>
              <w:rPr>
                <w:rFonts w:asciiTheme="minorHAnsi" w:hAnsiTheme="minorHAnsi"/>
                <w:sz w:val="22"/>
                <w:szCs w:val="22"/>
              </w:rPr>
            </w:pPr>
            <w:r>
              <w:rPr>
                <w:rFonts w:asciiTheme="minorHAnsi" w:hAnsiTheme="minorHAnsi"/>
                <w:sz w:val="22"/>
                <w:szCs w:val="22"/>
              </w:rPr>
              <w:t>One Month</w:t>
            </w:r>
            <w:r w:rsidR="00E42B3B">
              <w:rPr>
                <w:rFonts w:asciiTheme="minorHAnsi" w:hAnsiTheme="minorHAnsi"/>
                <w:sz w:val="22"/>
                <w:szCs w:val="22"/>
              </w:rPr>
              <w:t xml:space="preserve"> and all materials to be delivered to KOIL in Kiritimati</w:t>
            </w:r>
          </w:p>
          <w:p w14:paraId="6C4F2EC1" w14:textId="77777777" w:rsidR="00E42B3B" w:rsidRDefault="00E42B3B" w:rsidP="001D3BEC">
            <w:pPr>
              <w:pStyle w:val="TableContents"/>
              <w:numPr>
                <w:ilvl w:val="0"/>
                <w:numId w:val="4"/>
              </w:numPr>
              <w:rPr>
                <w:rFonts w:asciiTheme="minorHAnsi" w:hAnsiTheme="minorHAnsi"/>
                <w:sz w:val="22"/>
                <w:szCs w:val="22"/>
              </w:rPr>
            </w:pPr>
            <w:r>
              <w:rPr>
                <w:rFonts w:asciiTheme="minorHAnsi" w:hAnsiTheme="minorHAnsi"/>
                <w:sz w:val="22"/>
                <w:szCs w:val="22"/>
              </w:rPr>
              <w:t>Shipping of all materials at one shipment</w:t>
            </w:r>
          </w:p>
          <w:p w14:paraId="4BA71FA2" w14:textId="589E71FB" w:rsidR="00E42B3B" w:rsidRPr="005B5C6C" w:rsidRDefault="00E42B3B" w:rsidP="001D3BEC">
            <w:pPr>
              <w:pStyle w:val="TableContents"/>
              <w:numPr>
                <w:ilvl w:val="0"/>
                <w:numId w:val="4"/>
              </w:numPr>
              <w:rPr>
                <w:rFonts w:asciiTheme="minorHAnsi" w:hAnsiTheme="minorHAnsi"/>
                <w:sz w:val="22"/>
                <w:szCs w:val="22"/>
              </w:rPr>
            </w:pPr>
            <w:r>
              <w:rPr>
                <w:rFonts w:asciiTheme="minorHAnsi" w:hAnsiTheme="minorHAnsi"/>
                <w:sz w:val="22"/>
                <w:szCs w:val="22"/>
              </w:rPr>
              <w:t xml:space="preserve">Booking schedule to be provided </w:t>
            </w:r>
          </w:p>
        </w:tc>
        <w:tc>
          <w:tcPr>
            <w:tcW w:w="1360" w:type="dxa"/>
            <w:shd w:val="clear" w:color="auto" w:fill="auto"/>
            <w:vAlign w:val="center"/>
          </w:tcPr>
          <w:p w14:paraId="657554B4" w14:textId="6B1677A4" w:rsidR="005B5C6C" w:rsidRPr="005B5C6C" w:rsidRDefault="00E42B3B" w:rsidP="005B5C6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5B5C6C" w14:paraId="7395E14D" w14:textId="77777777" w:rsidTr="006E17EC">
        <w:trPr>
          <w:cantSplit/>
          <w:tblHeader/>
        </w:trPr>
        <w:tc>
          <w:tcPr>
            <w:tcW w:w="2430" w:type="dxa"/>
            <w:shd w:val="clear" w:color="auto" w:fill="auto"/>
            <w:vAlign w:val="center"/>
          </w:tcPr>
          <w:p w14:paraId="58A5C5B6" w14:textId="0BAB7AA3" w:rsidR="006E17EC" w:rsidRPr="005B5C6C" w:rsidRDefault="00E42B3B" w:rsidP="006E17EC">
            <w:pPr>
              <w:pStyle w:val="TableContents"/>
              <w:rPr>
                <w:rFonts w:asciiTheme="minorHAnsi" w:hAnsiTheme="minorHAnsi"/>
                <w:sz w:val="22"/>
                <w:szCs w:val="22"/>
                <w:lang w:eastAsia="en-US"/>
              </w:rPr>
            </w:pPr>
            <w:r>
              <w:rPr>
                <w:rFonts w:asciiTheme="minorHAnsi" w:hAnsiTheme="minorHAnsi"/>
                <w:sz w:val="22"/>
                <w:szCs w:val="22"/>
                <w:lang w:eastAsia="en-US"/>
              </w:rPr>
              <w:t>Quantity and Quality of Goods procured</w:t>
            </w:r>
          </w:p>
        </w:tc>
        <w:tc>
          <w:tcPr>
            <w:tcW w:w="5367" w:type="dxa"/>
            <w:shd w:val="clear" w:color="auto" w:fill="auto"/>
          </w:tcPr>
          <w:p w14:paraId="6D851856" w14:textId="7BB47064" w:rsidR="006E17EC" w:rsidRDefault="00E42B3B" w:rsidP="00635A59">
            <w:pPr>
              <w:pStyle w:val="TableContents"/>
              <w:numPr>
                <w:ilvl w:val="0"/>
                <w:numId w:val="5"/>
              </w:numPr>
              <w:rPr>
                <w:rFonts w:asciiTheme="minorHAnsi" w:hAnsiTheme="minorHAnsi"/>
                <w:sz w:val="22"/>
                <w:szCs w:val="22"/>
              </w:rPr>
            </w:pPr>
            <w:r>
              <w:rPr>
                <w:rFonts w:asciiTheme="minorHAnsi" w:hAnsiTheme="minorHAnsi"/>
                <w:sz w:val="22"/>
                <w:szCs w:val="22"/>
              </w:rPr>
              <w:t>All list provided in the materials must be available and delivered to Xmas in one shipment</w:t>
            </w:r>
          </w:p>
          <w:p w14:paraId="23A8F695" w14:textId="09F2DC75" w:rsidR="00E42B3B" w:rsidRPr="005B5C6C" w:rsidRDefault="00E42B3B" w:rsidP="00635A59">
            <w:pPr>
              <w:pStyle w:val="TableContents"/>
              <w:numPr>
                <w:ilvl w:val="0"/>
                <w:numId w:val="5"/>
              </w:numPr>
              <w:rPr>
                <w:rFonts w:asciiTheme="minorHAnsi" w:hAnsiTheme="minorHAnsi"/>
                <w:sz w:val="22"/>
                <w:szCs w:val="22"/>
              </w:rPr>
            </w:pPr>
            <w:r>
              <w:rPr>
                <w:rFonts w:asciiTheme="minorHAnsi" w:hAnsiTheme="minorHAnsi"/>
                <w:sz w:val="22"/>
                <w:szCs w:val="22"/>
              </w:rPr>
              <w:t>Quality Certificate to be provided with the material list upon submission of Tender or letter of assurance on the quality of materials</w:t>
            </w:r>
          </w:p>
        </w:tc>
        <w:tc>
          <w:tcPr>
            <w:tcW w:w="1360" w:type="dxa"/>
            <w:shd w:val="clear" w:color="auto" w:fill="auto"/>
            <w:vAlign w:val="center"/>
          </w:tcPr>
          <w:p w14:paraId="240875A4" w14:textId="5BF11AED" w:rsidR="006E17EC" w:rsidRPr="005B5C6C" w:rsidRDefault="00736C5E" w:rsidP="005B5C6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736C5E" w:rsidRPr="005B5C6C" w14:paraId="09A4BDA1" w14:textId="77777777" w:rsidTr="006E17EC">
        <w:trPr>
          <w:cantSplit/>
          <w:tblHeader/>
        </w:trPr>
        <w:tc>
          <w:tcPr>
            <w:tcW w:w="2430" w:type="dxa"/>
            <w:shd w:val="clear" w:color="auto" w:fill="auto"/>
            <w:vAlign w:val="center"/>
          </w:tcPr>
          <w:p w14:paraId="1B7FBCFB" w14:textId="685B4788" w:rsidR="00736C5E" w:rsidRDefault="00736C5E" w:rsidP="006E17EC">
            <w:pPr>
              <w:pStyle w:val="TableContents"/>
              <w:rPr>
                <w:rFonts w:asciiTheme="minorHAnsi" w:hAnsiTheme="minorHAnsi"/>
                <w:sz w:val="22"/>
                <w:szCs w:val="22"/>
                <w:lang w:eastAsia="en-US"/>
              </w:rPr>
            </w:pPr>
            <w:r>
              <w:rPr>
                <w:rFonts w:asciiTheme="minorHAnsi" w:hAnsiTheme="minorHAnsi"/>
                <w:sz w:val="22"/>
                <w:szCs w:val="22"/>
                <w:lang w:eastAsia="en-US"/>
              </w:rPr>
              <w:t>Branch in Xmas</w:t>
            </w:r>
          </w:p>
        </w:tc>
        <w:tc>
          <w:tcPr>
            <w:tcW w:w="5367" w:type="dxa"/>
            <w:shd w:val="clear" w:color="auto" w:fill="auto"/>
          </w:tcPr>
          <w:p w14:paraId="0E819A91" w14:textId="1FC3EE93" w:rsidR="00736C5E" w:rsidRDefault="00736C5E" w:rsidP="00635A59">
            <w:pPr>
              <w:pStyle w:val="TableContents"/>
              <w:numPr>
                <w:ilvl w:val="0"/>
                <w:numId w:val="5"/>
              </w:numPr>
              <w:rPr>
                <w:rFonts w:asciiTheme="minorHAnsi" w:hAnsiTheme="minorHAnsi"/>
                <w:sz w:val="22"/>
                <w:szCs w:val="22"/>
              </w:rPr>
            </w:pPr>
            <w:r>
              <w:rPr>
                <w:rFonts w:asciiTheme="minorHAnsi" w:hAnsiTheme="minorHAnsi"/>
                <w:sz w:val="22"/>
                <w:szCs w:val="22"/>
              </w:rPr>
              <w:t xml:space="preserve">One Branch is available in </w:t>
            </w:r>
            <w:commentRangeStart w:id="11"/>
            <w:r>
              <w:rPr>
                <w:rFonts w:asciiTheme="minorHAnsi" w:hAnsiTheme="minorHAnsi"/>
                <w:sz w:val="22"/>
                <w:szCs w:val="22"/>
              </w:rPr>
              <w:t>Xmas</w:t>
            </w:r>
            <w:commentRangeEnd w:id="11"/>
            <w:r w:rsidR="006C4AF3">
              <w:rPr>
                <w:rStyle w:val="CommentReference"/>
                <w:rFonts w:ascii="Arial" w:hAnsi="Arial"/>
                <w:kern w:val="0"/>
                <w:lang w:val="de-DE" w:eastAsia="de-DE"/>
              </w:rPr>
              <w:commentReference w:id="11"/>
            </w:r>
          </w:p>
        </w:tc>
        <w:tc>
          <w:tcPr>
            <w:tcW w:w="1360" w:type="dxa"/>
            <w:shd w:val="clear" w:color="auto" w:fill="auto"/>
            <w:vAlign w:val="center"/>
          </w:tcPr>
          <w:p w14:paraId="1D1354B1" w14:textId="4091560A" w:rsidR="00736C5E" w:rsidRDefault="00736C5E" w:rsidP="005B5C6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3849E8" w:rsidRPr="005B5C6C" w14:paraId="465E49EB" w14:textId="77777777" w:rsidTr="003849E8">
        <w:trPr>
          <w:cantSplit/>
          <w:trHeight w:val="650"/>
          <w:tblHeader/>
        </w:trPr>
        <w:tc>
          <w:tcPr>
            <w:tcW w:w="7797" w:type="dxa"/>
            <w:gridSpan w:val="2"/>
            <w:shd w:val="clear" w:color="auto" w:fill="auto"/>
            <w:vAlign w:val="center"/>
          </w:tcPr>
          <w:p w14:paraId="628B8019" w14:textId="0F85A49D" w:rsidR="003849E8" w:rsidRPr="005B5C6C" w:rsidRDefault="003849E8" w:rsidP="006E17EC">
            <w:pPr>
              <w:pStyle w:val="TableContents"/>
              <w:jc w:val="both"/>
              <w:rPr>
                <w:rFonts w:cs="Calibri"/>
              </w:rPr>
            </w:pPr>
            <w:r w:rsidRPr="005B5C6C">
              <w:rPr>
                <w:rFonts w:cs="Calibri"/>
                <w:b/>
              </w:rPr>
              <w:t>Total Possible Technical Score</w:t>
            </w:r>
          </w:p>
        </w:tc>
        <w:tc>
          <w:tcPr>
            <w:tcW w:w="1360" w:type="dxa"/>
            <w:shd w:val="clear" w:color="auto" w:fill="auto"/>
            <w:vAlign w:val="center"/>
          </w:tcPr>
          <w:p w14:paraId="1CBE2A02" w14:textId="0EA949E8" w:rsidR="003849E8" w:rsidRPr="005B5C6C" w:rsidRDefault="003849E8" w:rsidP="003849E8">
            <w:pPr>
              <w:pStyle w:val="TableContents"/>
              <w:jc w:val="center"/>
              <w:rPr>
                <w:rFonts w:cs="Calibri"/>
                <w:b/>
              </w:rPr>
            </w:pPr>
            <w:r w:rsidRPr="005B5C6C">
              <w:rPr>
                <w:rFonts w:cs="Calibri"/>
                <w:b/>
              </w:rPr>
              <w:t>100</w:t>
            </w:r>
          </w:p>
        </w:tc>
      </w:tr>
    </w:tbl>
    <w:p w14:paraId="0E20DD74" w14:textId="00DBC1E8" w:rsidR="0060546A" w:rsidRPr="005B5C6C" w:rsidRDefault="00DF62DC" w:rsidP="00DF62DC">
      <w:pPr>
        <w:spacing w:before="120"/>
        <w:rPr>
          <w:rFonts w:ascii="Calibri" w:hAnsi="Calibri" w:cs="Calibri"/>
          <w:lang w:val="en-GB" w:eastAsia="ko-KR"/>
        </w:rPr>
      </w:pPr>
      <w:bookmarkStart w:id="12" w:name="_Hlk26879176"/>
      <w:r w:rsidRPr="005B5C6C">
        <w:rPr>
          <w:rFonts w:ascii="Calibri" w:hAnsi="Calibri" w:cs="Calibri"/>
          <w:lang w:val="en-GB" w:eastAsia="ko-KR"/>
        </w:rPr>
        <w:t xml:space="preserve">The </w:t>
      </w:r>
      <w:r w:rsidR="0090511A" w:rsidRPr="005B5C6C">
        <w:rPr>
          <w:rFonts w:ascii="Calibri" w:hAnsi="Calibri" w:cs="Calibri"/>
          <w:lang w:val="en-GB" w:eastAsia="ko-KR"/>
        </w:rPr>
        <w:t xml:space="preserve">separate </w:t>
      </w:r>
      <w:r w:rsidRPr="005B5C6C">
        <w:rPr>
          <w:rFonts w:ascii="Calibri" w:hAnsi="Calibri" w:cs="Calibri"/>
          <w:lang w:val="en-GB" w:eastAsia="ko-KR"/>
        </w:rPr>
        <w:t xml:space="preserve">result of the technical evaluation will be the </w:t>
      </w:r>
      <w:r w:rsidR="00AE3715" w:rsidRPr="005B5C6C">
        <w:rPr>
          <w:rFonts w:ascii="Calibri" w:hAnsi="Calibri" w:cs="Calibri"/>
          <w:lang w:val="en-GB" w:eastAsia="ko-KR"/>
        </w:rPr>
        <w:t xml:space="preserve">accumulated </w:t>
      </w:r>
      <w:r w:rsidRPr="005B5C6C">
        <w:rPr>
          <w:rFonts w:ascii="Calibri" w:hAnsi="Calibri" w:cs="Calibri"/>
          <w:lang w:val="en-GB" w:eastAsia="ko-KR"/>
        </w:rPr>
        <w:t xml:space="preserve">score obtained for each Tender multiplied with the weight of the technical component, </w:t>
      </w:r>
      <w:r w:rsidR="001C491C" w:rsidRPr="005B5C6C">
        <w:rPr>
          <w:rFonts w:ascii="Calibri" w:hAnsi="Calibri" w:cs="Calibri"/>
          <w:lang w:val="en-GB" w:eastAsia="ko-KR"/>
        </w:rPr>
        <w:fldChar w:fldCharType="begin"/>
      </w:r>
      <w:r w:rsidR="001C491C" w:rsidRPr="005B5C6C">
        <w:rPr>
          <w:rFonts w:ascii="Calibri" w:hAnsi="Calibri" w:cs="Calibri"/>
          <w:lang w:val="en-GB" w:eastAsia="ko-KR"/>
        </w:rPr>
        <w:instrText xml:space="preserve"> REF Technical \h  \* MERGEFORMAT </w:instrText>
      </w:r>
      <w:r w:rsidR="001C491C" w:rsidRPr="005B5C6C">
        <w:rPr>
          <w:rFonts w:ascii="Calibri" w:hAnsi="Calibri" w:cs="Calibri"/>
          <w:lang w:val="en-GB" w:eastAsia="ko-KR"/>
        </w:rPr>
      </w:r>
      <w:r w:rsidR="001C491C" w:rsidRPr="005B5C6C">
        <w:rPr>
          <w:rFonts w:ascii="Calibri" w:hAnsi="Calibri" w:cs="Calibri"/>
          <w:lang w:val="en-GB" w:eastAsia="ko-KR"/>
        </w:rPr>
        <w:fldChar w:fldCharType="separate"/>
      </w:r>
      <w:r w:rsidR="001C491C" w:rsidRPr="005B5C6C">
        <w:rPr>
          <w:rFonts w:ascii="Calibri" w:hAnsi="Calibri" w:cs="Calibri"/>
          <w:lang w:val="en-GB"/>
        </w:rPr>
        <w:t>70 %</w:t>
      </w:r>
      <w:r w:rsidR="001C491C" w:rsidRPr="005B5C6C">
        <w:rPr>
          <w:rFonts w:ascii="Calibri" w:hAnsi="Calibri" w:cs="Calibri"/>
          <w:lang w:val="en-GB" w:eastAsia="ko-KR"/>
        </w:rPr>
        <w:fldChar w:fldCharType="end"/>
      </w:r>
      <w:r w:rsidR="0090511A" w:rsidRPr="005B5C6C">
        <w:rPr>
          <w:rFonts w:ascii="Calibri" w:hAnsi="Calibri" w:cs="Calibri"/>
          <w:lang w:val="en-GB" w:eastAsia="ko-KR"/>
        </w:rPr>
        <w:t>,</w:t>
      </w:r>
      <w:r w:rsidRPr="005B5C6C">
        <w:rPr>
          <w:rFonts w:ascii="Calibri" w:hAnsi="Calibri" w:cs="Calibri"/>
          <w:lang w:val="en-GB" w:eastAsia="ko-KR"/>
        </w:rPr>
        <w:t xml:space="preserve"> as defined above:</w:t>
      </w:r>
    </w:p>
    <w:p w14:paraId="3947D713" w14:textId="79C4DE7D" w:rsidR="0090511A" w:rsidRPr="005B5C6C" w:rsidRDefault="0090511A" w:rsidP="00AE3715">
      <w:pPr>
        <w:spacing w:before="120"/>
        <w:ind w:left="709"/>
        <w:rPr>
          <w:i/>
          <w:iCs/>
          <w:lang w:val="en-GB"/>
        </w:rPr>
      </w:pPr>
      <w:bookmarkStart w:id="13" w:name="_Hlk26878408"/>
      <w:r w:rsidRPr="005B5C6C">
        <w:rPr>
          <w:rFonts w:ascii="Calibri" w:hAnsi="Calibri" w:cs="Calibri"/>
          <w:i/>
          <w:iCs/>
          <w:lang w:val="en-GB" w:eastAsia="ko-KR"/>
        </w:rPr>
        <w:t>t</w:t>
      </w:r>
      <w:r w:rsidR="00AE3715" w:rsidRPr="005B5C6C">
        <w:rPr>
          <w:rFonts w:ascii="Calibri" w:hAnsi="Calibri" w:cs="Calibri"/>
          <w:i/>
          <w:iCs/>
          <w:lang w:val="en-GB" w:eastAsia="ko-KR"/>
        </w:rPr>
        <w:t>v</w:t>
      </w:r>
      <w:r w:rsidRPr="005B5C6C">
        <w:rPr>
          <w:rFonts w:ascii="Calibri" w:hAnsi="Calibri" w:cs="Calibri"/>
          <w:i/>
          <w:iCs/>
          <w:lang w:val="en-GB" w:eastAsia="ko-KR"/>
        </w:rPr>
        <w:t xml:space="preserve"> = </w:t>
      </w:r>
      <w:proofErr w:type="spellStart"/>
      <w:r w:rsidRPr="005B5C6C">
        <w:rPr>
          <w:rFonts w:ascii="Calibri" w:hAnsi="Calibri" w:cs="Calibri"/>
          <w:i/>
          <w:iCs/>
          <w:lang w:val="en-GB" w:eastAsia="ko-KR"/>
        </w:rPr>
        <w:t>ts</w:t>
      </w:r>
      <w:proofErr w:type="spellEnd"/>
      <w:r w:rsidRPr="005B5C6C">
        <w:rPr>
          <w:rFonts w:ascii="Calibri" w:hAnsi="Calibri" w:cs="Calibri"/>
          <w:i/>
          <w:iCs/>
          <w:lang w:val="en-GB" w:eastAsia="ko-KR"/>
        </w:rPr>
        <w:t xml:space="preserve"> * </w:t>
      </w:r>
      <w:proofErr w:type="spellStart"/>
      <w:r w:rsidRPr="005B5C6C">
        <w:rPr>
          <w:rFonts w:ascii="Calibri" w:hAnsi="Calibri" w:cs="Calibri"/>
          <w:i/>
          <w:iCs/>
          <w:lang w:val="en-GB" w:eastAsia="ko-KR"/>
        </w:rPr>
        <w:t>tw</w:t>
      </w:r>
      <w:proofErr w:type="spellEnd"/>
      <w:r w:rsidR="00AE3715" w:rsidRPr="005B5C6C">
        <w:rPr>
          <w:rFonts w:ascii="Calibri" w:hAnsi="Calibri" w:cs="Calibri"/>
          <w:i/>
          <w:iCs/>
          <w:lang w:val="en-GB" w:eastAsia="ko-KR"/>
        </w:rPr>
        <w:t xml:space="preserve">, </w:t>
      </w:r>
      <w:r w:rsidRPr="005B5C6C">
        <w:rPr>
          <w:i/>
          <w:iCs/>
          <w:u w:val="single"/>
          <w:lang w:val="en-GB"/>
        </w:rPr>
        <w:t>where</w:t>
      </w:r>
      <w:r w:rsidRPr="005B5C6C">
        <w:rPr>
          <w:i/>
          <w:iCs/>
          <w:lang w:val="en-GB"/>
        </w:rPr>
        <w:t>:</w:t>
      </w:r>
    </w:p>
    <w:p w14:paraId="1412B791" w14:textId="10984D63" w:rsidR="0090511A" w:rsidRPr="005B5C6C" w:rsidRDefault="0090511A" w:rsidP="0090511A">
      <w:pPr>
        <w:pStyle w:val="ListParagraph"/>
        <w:ind w:leftChars="0" w:left="2160"/>
        <w:rPr>
          <w:lang w:val="en-GB"/>
        </w:rPr>
      </w:pPr>
      <w:r w:rsidRPr="005B5C6C">
        <w:rPr>
          <w:lang w:val="en-GB"/>
        </w:rPr>
        <w:t>t</w:t>
      </w:r>
      <w:r w:rsidR="00AE3715" w:rsidRPr="005B5C6C">
        <w:rPr>
          <w:lang w:val="en-GB"/>
        </w:rPr>
        <w:t>v</w:t>
      </w:r>
      <w:r w:rsidRPr="005B5C6C">
        <w:rPr>
          <w:lang w:val="en-GB"/>
        </w:rPr>
        <w:t xml:space="preserve"> = </w:t>
      </w:r>
      <w:r w:rsidR="00E1099C" w:rsidRPr="005B5C6C">
        <w:rPr>
          <w:lang w:val="en-GB"/>
        </w:rPr>
        <w:t>total technical value</w:t>
      </w:r>
    </w:p>
    <w:p w14:paraId="0EE3EA84" w14:textId="77777777" w:rsidR="00E1099C" w:rsidRPr="005B5C6C" w:rsidRDefault="00E1099C" w:rsidP="00E1099C">
      <w:pPr>
        <w:pStyle w:val="ListParagraph"/>
        <w:ind w:leftChars="0" w:left="2160"/>
        <w:rPr>
          <w:lang w:val="en-GB"/>
        </w:rPr>
      </w:pPr>
      <w:proofErr w:type="spellStart"/>
      <w:r w:rsidRPr="005B5C6C">
        <w:rPr>
          <w:lang w:val="en-GB"/>
        </w:rPr>
        <w:t>ts</w:t>
      </w:r>
      <w:proofErr w:type="spellEnd"/>
      <w:r w:rsidRPr="005B5C6C">
        <w:rPr>
          <w:lang w:val="en-GB"/>
        </w:rPr>
        <w:t xml:space="preserve"> = technical result (technical score)</w:t>
      </w:r>
    </w:p>
    <w:p w14:paraId="58A879C2" w14:textId="77777777" w:rsidR="00E1099C" w:rsidRPr="005B5C6C" w:rsidRDefault="00E1099C" w:rsidP="00E1099C">
      <w:pPr>
        <w:pStyle w:val="ListParagraph"/>
        <w:ind w:leftChars="0" w:left="2160"/>
        <w:rPr>
          <w:lang w:val="en-GB"/>
        </w:rPr>
      </w:pPr>
      <w:proofErr w:type="spellStart"/>
      <w:r w:rsidRPr="005B5C6C">
        <w:rPr>
          <w:lang w:val="en-GB"/>
        </w:rPr>
        <w:t>tw</w:t>
      </w:r>
      <w:proofErr w:type="spellEnd"/>
      <w:r w:rsidRPr="005B5C6C">
        <w:rPr>
          <w:lang w:val="en-GB"/>
        </w:rPr>
        <w:t xml:space="preserve"> = technical weight in % (technical weight)</w:t>
      </w:r>
    </w:p>
    <w:bookmarkEnd w:id="13"/>
    <w:p w14:paraId="67AA91F6" w14:textId="774B5BF9" w:rsidR="00DF62DC" w:rsidRPr="005B5C6C" w:rsidRDefault="00E1099C" w:rsidP="00DF62DC">
      <w:pPr>
        <w:spacing w:before="120"/>
        <w:rPr>
          <w:rFonts w:ascii="Calibri" w:hAnsi="Calibri" w:cs="Calibri"/>
          <w:lang w:val="en-GB" w:eastAsia="ko-KR"/>
        </w:rPr>
      </w:pPr>
      <w:r w:rsidRPr="005B5C6C">
        <w:rPr>
          <w:rFonts w:ascii="Calibri" w:hAnsi="Calibri" w:cs="Calibri"/>
          <w:lang w:val="en-GB" w:eastAsia="ko-KR"/>
        </w:rPr>
        <w:t>This is integrated in the final evaluation of technical and financial components, below.</w:t>
      </w:r>
    </w:p>
    <w:p w14:paraId="40CB2668" w14:textId="77777777" w:rsidR="00296FDB" w:rsidRPr="005B5C6C" w:rsidRDefault="00296FDB" w:rsidP="00853D1D">
      <w:pPr>
        <w:pStyle w:val="Heading3"/>
        <w:rPr>
          <w:lang w:val="en-GB"/>
        </w:rPr>
      </w:pPr>
      <w:bookmarkStart w:id="14" w:name="_Toc374271007"/>
      <w:r w:rsidRPr="005B5C6C">
        <w:rPr>
          <w:lang w:val="en-GB"/>
        </w:rPr>
        <w:t>Evaluation of financial components</w:t>
      </w:r>
      <w:bookmarkEnd w:id="14"/>
    </w:p>
    <w:p w14:paraId="4C8D4244" w14:textId="09AA8E2B" w:rsidR="00296FDB" w:rsidRPr="00DF2302" w:rsidRDefault="00296FDB" w:rsidP="00ED3FDE">
      <w:pPr>
        <w:spacing w:after="240"/>
        <w:rPr>
          <w:rFonts w:ascii="Calibri" w:hAnsi="Calibri"/>
          <w:lang w:val="en-GB" w:eastAsia="ko-KR"/>
        </w:rPr>
      </w:pPr>
      <w:r w:rsidRPr="005B5C6C">
        <w:rPr>
          <w:rFonts w:ascii="Calibri" w:hAnsi="Calibri"/>
          <w:lang w:val="en-GB"/>
        </w:rPr>
        <w:t xml:space="preserve">The total possible </w:t>
      </w:r>
      <w:r w:rsidRPr="005B5C6C">
        <w:rPr>
          <w:rFonts w:ascii="Calibri" w:hAnsi="Calibri"/>
          <w:lang w:val="en-GB" w:eastAsia="ko-KR"/>
        </w:rPr>
        <w:t xml:space="preserve">score </w:t>
      </w:r>
      <w:r w:rsidRPr="005B5C6C">
        <w:rPr>
          <w:rFonts w:ascii="Calibri" w:hAnsi="Calibri"/>
          <w:lang w:val="en-GB"/>
        </w:rPr>
        <w:t xml:space="preserve">for the financial component is </w:t>
      </w:r>
      <w:r w:rsidR="001C491C" w:rsidRPr="005B5C6C">
        <w:rPr>
          <w:rFonts w:ascii="Calibri" w:hAnsi="Calibri"/>
          <w:lang w:val="en-GB"/>
        </w:rPr>
        <w:fldChar w:fldCharType="begin"/>
      </w:r>
      <w:r w:rsidR="001C491C" w:rsidRPr="005B5C6C">
        <w:rPr>
          <w:rFonts w:ascii="Calibri" w:hAnsi="Calibri"/>
          <w:lang w:val="en-GB"/>
        </w:rPr>
        <w:instrText xml:space="preserve"> REF Financial \h  \* MERGEFORMAT </w:instrText>
      </w:r>
      <w:r w:rsidR="001C491C" w:rsidRPr="005B5C6C">
        <w:rPr>
          <w:rFonts w:ascii="Calibri" w:hAnsi="Calibri"/>
          <w:lang w:val="en-GB"/>
        </w:rPr>
      </w:r>
      <w:r w:rsidR="001C491C" w:rsidRPr="005B5C6C">
        <w:rPr>
          <w:rFonts w:ascii="Calibri" w:hAnsi="Calibri"/>
          <w:lang w:val="en-GB"/>
        </w:rPr>
        <w:fldChar w:fldCharType="separate"/>
      </w:r>
      <w:r w:rsidR="001C491C" w:rsidRPr="005B5C6C">
        <w:rPr>
          <w:rFonts w:ascii="Calibri" w:hAnsi="Calibri" w:cs="Calibri"/>
          <w:lang w:val="en-GB"/>
        </w:rPr>
        <w:t>30 points</w:t>
      </w:r>
      <w:r w:rsidR="001C491C" w:rsidRPr="005B5C6C">
        <w:rPr>
          <w:rFonts w:ascii="Calibri" w:hAnsi="Calibri"/>
          <w:lang w:val="en-GB"/>
        </w:rPr>
        <w:fldChar w:fldCharType="end"/>
      </w:r>
      <w:r w:rsidRPr="005B5C6C">
        <w:rPr>
          <w:rFonts w:ascii="Calibri" w:hAnsi="Calibri"/>
          <w:lang w:val="en-GB"/>
        </w:rPr>
        <w:t>.</w:t>
      </w:r>
      <w:r w:rsidRPr="005B5C6C">
        <w:rPr>
          <w:rFonts w:ascii="Calibri" w:hAnsi="Calibri"/>
          <w:lang w:val="en-GB" w:eastAsia="ko-KR"/>
        </w:rPr>
        <w:t xml:space="preserve"> </w:t>
      </w:r>
      <w:r w:rsidRPr="005B5C6C">
        <w:rPr>
          <w:rFonts w:ascii="Calibri" w:hAnsi="Calibri"/>
          <w:lang w:val="en-GB"/>
        </w:rPr>
        <w:t xml:space="preserve">The maximum number of points assigned to </w:t>
      </w:r>
      <w:r w:rsidRPr="005B5C6C">
        <w:rPr>
          <w:rFonts w:ascii="Calibri" w:hAnsi="Calibri"/>
          <w:lang w:val="en-GB" w:eastAsia="ko-KR"/>
        </w:rPr>
        <w:t>financial component</w:t>
      </w:r>
      <w:r w:rsidRPr="005B5C6C">
        <w:rPr>
          <w:rFonts w:ascii="Calibri" w:hAnsi="Calibri"/>
          <w:lang w:val="en-GB"/>
        </w:rPr>
        <w:t xml:space="preserve"> shall be allocated to the lowest priced </w:t>
      </w:r>
      <w:r w:rsidR="0090511A" w:rsidRPr="005B5C6C">
        <w:rPr>
          <w:rFonts w:ascii="Calibri" w:hAnsi="Calibri"/>
          <w:lang w:val="en-GB"/>
        </w:rPr>
        <w:t>Tender</w:t>
      </w:r>
      <w:r w:rsidRPr="005B5C6C">
        <w:rPr>
          <w:rFonts w:ascii="Calibri" w:hAnsi="Calibri"/>
          <w:lang w:val="en-GB"/>
        </w:rPr>
        <w:t xml:space="preserve">. All other </w:t>
      </w:r>
      <w:r w:rsidRPr="005B5C6C">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5" w:name="_Toc374271008"/>
      <w:r w:rsidRPr="00DF2302">
        <w:rPr>
          <w:lang w:val="en-GB"/>
        </w:rPr>
        <w:lastRenderedPageBreak/>
        <w:t>Evaluation of technical and financial components for total scoring</w:t>
      </w:r>
      <w:bookmarkEnd w:id="15"/>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6"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7"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lc</w:t>
      </w:r>
      <w:ins w:id="18" w:author="Sven Erik" w:date="2020-08-26T15:40:00Z">
        <w:r w:rsidR="00B57649">
          <w:rPr>
            <w:rFonts w:ascii="Calibri" w:hAnsi="Calibri"/>
            <w:b/>
            <w:lang w:val="en-GB"/>
          </w:rPr>
          <w:t xml:space="preserve">) * </w:t>
        </w:r>
      </w:ins>
      <w:proofErr w:type="spellStart"/>
      <w:ins w:id="19"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20"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20"/>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21"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2"/>
      <w:bookmarkEnd w:id="16"/>
    </w:p>
    <w:p w14:paraId="04262388" w14:textId="6B8ADBB0" w:rsidR="00B57649" w:rsidRPr="00DF2302" w:rsidRDefault="00B57649" w:rsidP="00E1099C">
      <w:pPr>
        <w:ind w:left="1701"/>
        <w:rPr>
          <w:rFonts w:ascii="Calibri" w:hAnsi="Calibri"/>
          <w:sz w:val="20"/>
          <w:szCs w:val="20"/>
          <w:lang w:val="en-GB"/>
        </w:rPr>
      </w:pPr>
      <w:proofErr w:type="spellStart"/>
      <w:ins w:id="22"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5"/>
      <w:footerReference w:type="default" r:id="rId16"/>
      <w:headerReference w:type="first" r:id="rId17"/>
      <w:type w:val="oddPage"/>
      <w:pgSz w:w="11907" w:h="16839" w:code="9"/>
      <w:pgMar w:top="1560" w:right="1152" w:bottom="1080" w:left="1152" w:header="284" w:footer="413" w:gutter="0"/>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1" w:author="Baauea Tamueru" w:date="2024-07-31T14:04:00Z" w:initials="BT">
    <w:p w14:paraId="13D0ED4C" w14:textId="77777777" w:rsidR="006C4AF3" w:rsidRDefault="006C4AF3" w:rsidP="006C4AF3">
      <w:pPr>
        <w:pStyle w:val="CommentText"/>
      </w:pPr>
      <w:r>
        <w:rPr>
          <w:rStyle w:val="CommentReference"/>
        </w:rPr>
        <w:annotationRef/>
      </w:r>
      <w:r>
        <w:t>This is not necessary, given that this tender will go through an open competitive, meaning all tenderers from international and local are targeted. This criteria could be a hindrance to other suppliers who don’t have a branch in Kiribati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3D0ED4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C15D2DF" w16cex:dateUtc="2024-07-31T02: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3D0ED4C" w16cid:durableId="2C15D2D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0F4AC1" w14:textId="77777777" w:rsidR="00F45CD1" w:rsidRDefault="00F45CD1">
      <w:r>
        <w:separator/>
      </w:r>
    </w:p>
  </w:endnote>
  <w:endnote w:type="continuationSeparator" w:id="0">
    <w:p w14:paraId="7A81ACDD" w14:textId="77777777" w:rsidR="00F45CD1" w:rsidRDefault="00F45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3B41B6" w:rsidRPr="003B41B6">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3B41B6" w:rsidRPr="003B41B6">
      <w:rPr>
        <w:noProof/>
        <w:color w:val="17365D" w:themeColor="text2" w:themeShade="BF"/>
        <w:lang w:val="sv-SE"/>
      </w:rPr>
      <w:t>4</w:t>
    </w:r>
    <w:r>
      <w:rPr>
        <w:color w:val="17365D" w:themeColor="text2" w:themeShade="BF"/>
      </w:rPr>
      <w:fldChar w:fldCharType="end"/>
    </w:r>
  </w:p>
  <w:p w14:paraId="213B5D63" w14:textId="78FACFDD" w:rsidR="00D15CF2" w:rsidRDefault="004878F3" w:rsidP="004878F3">
    <w:pPr>
      <w:pStyle w:val="Footer"/>
    </w:pPr>
    <w:r>
      <w:fldChar w:fldCharType="begin"/>
    </w:r>
    <w:r>
      <w:instrText xml:space="preserve"> DATE \@ "yyyy-MM-dd" </w:instrText>
    </w:r>
    <w:r>
      <w:fldChar w:fldCharType="separate"/>
    </w:r>
    <w:r w:rsidR="00194A31">
      <w:rPr>
        <w:noProof/>
      </w:rPr>
      <w:t>2024-07-31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6C583A" w14:textId="77777777" w:rsidR="00F45CD1" w:rsidRDefault="00F45CD1">
      <w:r>
        <w:separator/>
      </w:r>
    </w:p>
  </w:footnote>
  <w:footnote w:type="continuationSeparator" w:id="0">
    <w:p w14:paraId="6EA96FC7" w14:textId="77777777" w:rsidR="00F45CD1" w:rsidRDefault="00F45C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766D6" w14:textId="0128A619"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228812024">
    <w:abstractNumId w:val="2"/>
  </w:num>
  <w:num w:numId="2" w16cid:durableId="1788694176">
    <w:abstractNumId w:val="7"/>
  </w:num>
  <w:num w:numId="3" w16cid:durableId="1134370522">
    <w:abstractNumId w:val="6"/>
  </w:num>
  <w:num w:numId="4" w16cid:durableId="518812862">
    <w:abstractNumId w:val="5"/>
  </w:num>
  <w:num w:numId="5" w16cid:durableId="1458841391">
    <w:abstractNumId w:val="0"/>
  </w:num>
  <w:num w:numId="6" w16cid:durableId="111948442">
    <w:abstractNumId w:val="4"/>
  </w:num>
  <w:num w:numId="7" w16cid:durableId="1009327762">
    <w:abstractNumId w:val="1"/>
  </w:num>
  <w:num w:numId="8" w16cid:durableId="229733296">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aauea Tamueru">
    <w15:presenceInfo w15:providerId="AD" w15:userId="S::S11150452@student.usp.ac.fj::0a8f92fc-f0e5-462a-9460-3d724fc143f2"/>
  </w15:person>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4E"/>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7BD"/>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805"/>
    <w:rsid w:val="00192974"/>
    <w:rsid w:val="001943BC"/>
    <w:rsid w:val="001949C3"/>
    <w:rsid w:val="00194A31"/>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1B6"/>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355B"/>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640B"/>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5C48"/>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5C6C"/>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17C5"/>
    <w:rsid w:val="005D37DF"/>
    <w:rsid w:val="005D3B95"/>
    <w:rsid w:val="005D41BB"/>
    <w:rsid w:val="005D5A56"/>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4AF3"/>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6C5E"/>
    <w:rsid w:val="007376ED"/>
    <w:rsid w:val="007403C6"/>
    <w:rsid w:val="0074105D"/>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3EA"/>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8716D"/>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4E6B"/>
    <w:rsid w:val="00C4656F"/>
    <w:rsid w:val="00C47D72"/>
    <w:rsid w:val="00C50F39"/>
    <w:rsid w:val="00C51290"/>
    <w:rsid w:val="00C56AA5"/>
    <w:rsid w:val="00C60EB8"/>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31A"/>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2B3B"/>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5CD1"/>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D74F2"/>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0BD010A5-8F98-4A08-A63D-D0B853933EBB}">
  <ds:schemaRefs>
    <ds:schemaRef ds:uri="http://schemas.openxmlformats.org/officeDocument/2006/bibliography"/>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5</TotalTime>
  <Pages>1</Pages>
  <Words>725</Words>
  <Characters>4139</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4855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6</cp:revision>
  <cp:lastPrinted>2016-10-18T02:57:00Z</cp:lastPrinted>
  <dcterms:created xsi:type="dcterms:W3CDTF">2024-05-29T10:17:00Z</dcterms:created>
  <dcterms:modified xsi:type="dcterms:W3CDTF">2024-07-31T02:04:00Z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